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3121E" w14:textId="06443C8B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bookmarkStart w:id="0" w:name="_GoBack"/>
      <w:bookmarkEnd w:id="0"/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>la OMIPE  nr. _____</w:t>
      </w:r>
      <w:r w:rsidR="00BE1CB6" w:rsidRPr="00507911">
        <w:rPr>
          <w:rFonts w:ascii="Times New Roman" w:eastAsia="Trebuchet MS" w:hAnsi="Times New Roman" w:cs="Times New Roman"/>
          <w:b/>
        </w:rPr>
        <w:t xml:space="preserve"> 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lastRenderedPageBreak/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6E036C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</w:t>
      </w:r>
      <w:del w:id="1" w:author="Author">
        <w:r w:rsidRPr="003A77D6" w:rsidDel="00542207">
          <w:rPr>
            <w:rFonts w:ascii="Trebuchet MS" w:eastAsiaTheme="minorHAnsi" w:hAnsi="Trebuchet MS"/>
            <w:b/>
            <w:i/>
            <w:sz w:val="22"/>
            <w:szCs w:val="22"/>
          </w:rPr>
          <w:delText>e</w:delText>
        </w:r>
      </w:del>
      <w:r w:rsidRPr="003A77D6">
        <w:rPr>
          <w:rFonts w:ascii="Trebuchet MS" w:eastAsiaTheme="minorHAnsi" w:hAnsi="Trebuchet MS"/>
          <w:b/>
          <w:i/>
          <w:sz w:val="22"/>
          <w:szCs w:val="22"/>
        </w:rPr>
        <w:t>t</w:t>
      </w:r>
      <w:ins w:id="2" w:author="Author">
        <w:r w:rsidR="00542207">
          <w:rPr>
            <w:rFonts w:ascii="Trebuchet MS" w:eastAsiaTheme="minorHAnsi" w:hAnsi="Trebuchet MS"/>
            <w:b/>
            <w:i/>
            <w:sz w:val="22"/>
            <w:szCs w:val="22"/>
          </w:rPr>
          <w:t>E</w:t>
        </w:r>
      </w:ins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B75F4" w14:textId="77777777" w:rsidR="00E81A2A" w:rsidRDefault="00E81A2A">
      <w:pPr>
        <w:spacing w:after="0" w:line="240" w:lineRule="auto"/>
      </w:pPr>
      <w:r>
        <w:separator/>
      </w:r>
    </w:p>
  </w:endnote>
  <w:endnote w:type="continuationSeparator" w:id="0">
    <w:p w14:paraId="3C7CC8CC" w14:textId="77777777" w:rsidR="00E81A2A" w:rsidRDefault="00E8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7DDAC" w14:textId="77777777" w:rsidR="00696BCE" w:rsidRDefault="00E81A2A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98C6E" w14:textId="77777777" w:rsidR="00E81A2A" w:rsidRDefault="00E81A2A">
      <w:pPr>
        <w:spacing w:after="0" w:line="240" w:lineRule="auto"/>
      </w:pPr>
      <w:r>
        <w:separator/>
      </w:r>
    </w:p>
  </w:footnote>
  <w:footnote w:type="continuationSeparator" w:id="0">
    <w:p w14:paraId="7C8A0874" w14:textId="77777777" w:rsidR="00E81A2A" w:rsidRDefault="00E8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DAD60" w14:textId="6C970958" w:rsidR="00696BCE" w:rsidRDefault="00E81A2A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37AC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05F7F"/>
    <w:rsid w:val="00D35A4B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81A2A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2023-05-29T08:23:00Z</dcterms:created>
  <dcterms:modified xsi:type="dcterms:W3CDTF">2023-05-29T08:23:00Z</dcterms:modified>
</cp:coreProperties>
</file>